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72059D4E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103F86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C2CE3C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7F5219" w:rsidRPr="007F5219">
        <w:rPr>
          <w:rFonts w:ascii="Cambria" w:eastAsia="Times New Roman" w:hAnsi="Cambria" w:cs="Arial"/>
          <w:b/>
          <w:lang w:eastAsia="pl-PL"/>
        </w:rPr>
        <w:t xml:space="preserve">„Sporządzenie dokumentacji projektowo-kosztorysowej dla budowy punktu czerpania wody w leśnictwie </w:t>
      </w:r>
      <w:proofErr w:type="spellStart"/>
      <w:r w:rsidR="007F5219" w:rsidRPr="007F5219">
        <w:rPr>
          <w:rFonts w:ascii="Cambria" w:eastAsia="Times New Roman" w:hAnsi="Cambria" w:cs="Arial"/>
          <w:b/>
          <w:lang w:eastAsia="pl-PL"/>
        </w:rPr>
        <w:t>Janiagóra</w:t>
      </w:r>
      <w:proofErr w:type="spellEnd"/>
      <w:r w:rsidR="007F5219" w:rsidRPr="007F5219">
        <w:rPr>
          <w:rFonts w:ascii="Cambria" w:eastAsia="Times New Roman" w:hAnsi="Cambria" w:cs="Arial"/>
          <w:b/>
          <w:lang w:eastAsia="pl-PL"/>
        </w:rPr>
        <w:t>”</w:t>
      </w:r>
      <w:del w:id="1" w:author="1221 N.Zamrzenica Alicja Kaczyńska" w:date="2025-07-08T15:29:00Z">
        <w:r w:rsidR="00B066C9" w:rsidDel="007F5219">
          <w:rPr>
            <w:rFonts w:ascii="Cambria" w:hAnsi="Cambria" w:cs="Arial"/>
            <w:b/>
            <w:bCs/>
            <w:i/>
            <w:lang w:eastAsia="ar-SA"/>
          </w:rPr>
          <w:delText xml:space="preserve">Dostawę </w:delText>
        </w:r>
        <w:r w:rsidR="00B066C9" w:rsidRPr="00EE2E7D" w:rsidDel="007F5219">
          <w:rPr>
            <w:rFonts w:ascii="Cambria" w:hAnsi="Cambria" w:cs="Arial"/>
            <w:b/>
            <w:bCs/>
            <w:i/>
            <w:lang w:eastAsia="ar-SA"/>
          </w:rPr>
          <w:delText xml:space="preserve">paliw płynnych </w:delText>
        </w:r>
        <w:r w:rsidR="00B066C9" w:rsidDel="007F5219">
          <w:rPr>
            <w:rFonts w:ascii="Cambria" w:hAnsi="Cambria" w:cs="Arial"/>
            <w:b/>
            <w:bCs/>
            <w:i/>
            <w:lang w:eastAsia="ar-SA"/>
          </w:rPr>
          <w:delText>dla</w:delText>
        </w:r>
        <w:r w:rsidR="00B066C9" w:rsidRPr="00EE2E7D" w:rsidDel="007F5219">
          <w:rPr>
            <w:rFonts w:ascii="Cambria" w:hAnsi="Cambria" w:cs="Arial"/>
            <w:b/>
            <w:bCs/>
            <w:i/>
            <w:lang w:eastAsia="ar-SA"/>
          </w:rPr>
          <w:delText xml:space="preserve"> Nadleśnictwa Zamrzenica</w:delText>
        </w:r>
        <w:r w:rsidR="00B066C9" w:rsidDel="007F5219">
          <w:rPr>
            <w:rFonts w:ascii="Cambria" w:hAnsi="Cambria" w:cs="Arial"/>
            <w:b/>
            <w:bCs/>
            <w:i/>
            <w:lang w:eastAsia="ar-SA"/>
          </w:rPr>
          <w:delText>”,</w:delText>
        </w:r>
      </w:del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AD6D933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5" w:name="_Hlk43743043"/>
      <w:bookmarkStart w:id="6" w:name="_Hlk43743063"/>
      <w:bookmarkStart w:id="7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8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5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6"/>
      <w:bookmarkEnd w:id="8"/>
    </w:p>
    <w:bookmarkEnd w:id="7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7F8A1" w14:textId="77777777" w:rsidR="00EC5247" w:rsidRDefault="00EC5247" w:rsidP="00A2664D">
      <w:pPr>
        <w:spacing w:after="0" w:line="240" w:lineRule="auto"/>
      </w:pPr>
      <w:r>
        <w:separator/>
      </w:r>
    </w:p>
  </w:endnote>
  <w:endnote w:type="continuationSeparator" w:id="0">
    <w:p w14:paraId="17B45FF9" w14:textId="77777777" w:rsidR="00EC5247" w:rsidRDefault="00EC524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52155" w14:textId="77777777" w:rsidR="00EC5247" w:rsidRDefault="00EC5247" w:rsidP="00A2664D">
      <w:pPr>
        <w:spacing w:after="0" w:line="240" w:lineRule="auto"/>
      </w:pPr>
      <w:r>
        <w:separator/>
      </w:r>
    </w:p>
  </w:footnote>
  <w:footnote w:type="continuationSeparator" w:id="0">
    <w:p w14:paraId="048AE351" w14:textId="77777777" w:rsidR="00EC5247" w:rsidRDefault="00EC5247" w:rsidP="00A2664D">
      <w:pPr>
        <w:spacing w:after="0" w:line="240" w:lineRule="auto"/>
      </w:pPr>
      <w:r>
        <w:continuationSeparator/>
      </w:r>
    </w:p>
  </w:footnote>
  <w:footnote w:id="1">
    <w:p w14:paraId="234303C9" w14:textId="6B4383F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ins w:id="2" w:author="Michał Stec" w:date="2024-06-30T17:55:00Z">
        <w:r w:rsidR="007E7FCE" w:rsidRPr="007E7FCE">
          <w:rPr>
            <w:rFonts w:ascii="Cambria" w:hAnsi="Cambria" w:cs="Arial"/>
            <w:sz w:val="16"/>
            <w:szCs w:val="16"/>
          </w:rPr>
  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  </w:r>
      </w:ins>
      <w:del w:id="3" w:author="Michał Stec" w:date="2024-06-30T17:55:00Z">
        <w:r w:rsidRPr="00DE47FC" w:rsidDel="007E7FCE">
          <w:rPr>
            <w:rFonts w:ascii="Cambria" w:hAnsi="Cambria" w:cs="Arial"/>
            <w:sz w:val="16"/>
            <w:szCs w:val="16"/>
          </w:rPr>
          <w:delText>art. 10 ust. 1, 3, ust. 6 lit. a)–e), ust. 8, 9 i 10, art. 11, 12, 13 i 14 dyrektywy 2014/23/UE, art. 7</w:delText>
        </w:r>
        <w:r w:rsidR="00EC4C4A" w:rsidDel="007E7FCE">
          <w:rPr>
            <w:rFonts w:ascii="Cambria" w:hAnsi="Cambria" w:cs="Arial"/>
            <w:sz w:val="16"/>
            <w:szCs w:val="16"/>
          </w:rPr>
          <w:delText xml:space="preserve"> lit. a)-d), art.</w:delText>
        </w:r>
        <w:r w:rsidRPr="00DE47FC" w:rsidDel="007E7FCE">
          <w:rPr>
            <w:rFonts w:ascii="Cambria" w:hAnsi="Cambria" w:cs="Arial"/>
            <w:sz w:val="16"/>
            <w:szCs w:val="16"/>
          </w:rPr>
          <w:delText xml:space="preserve"> 8, art. 10 lit. b)–f) i lit. h)–j) dyrektywy 2014/24/UE, art. 18, art. 21 lit. b)–e) i lit. g)–i), art. 29 i 30 dyrektywy 2014/25/UE oraz art. 13 lit. a)–d), lit. f)–h) i lit. j) dyrektywy 2009/81/WE </w:delText>
        </w:r>
        <w:r w:rsidR="00EC4C4A" w:rsidRPr="004D3989" w:rsidDel="007E7FCE">
          <w:rPr>
            <w:rFonts w:ascii="Cambria" w:hAnsi="Cambria" w:cs="Arial"/>
            <w:sz w:val="16"/>
            <w:szCs w:val="16"/>
          </w:rPr>
          <w:delText xml:space="preserve">oraz </w:delText>
        </w:r>
        <w:r w:rsidDel="007E7FCE">
          <w:fldChar w:fldCharType="begin"/>
        </w:r>
        <w:r w:rsidDel="007E7FCE">
          <w:delInstrText>HYPERLINK "https://sip.lex.pl/" \l "/document/69074894?unitId=tyt(VII)&amp;cm=DOCUMENT"</w:delInstrText>
        </w:r>
        <w:r w:rsidDel="007E7FCE">
          <w:fldChar w:fldCharType="separate"/>
        </w:r>
        <w:r w:rsidR="00EC4C4A" w:rsidRPr="004D3989" w:rsidDel="007E7FCE">
          <w:rPr>
            <w:rStyle w:val="Hipercze"/>
            <w:rFonts w:ascii="Cambria" w:hAnsi="Cambria" w:cs="Arial"/>
            <w:sz w:val="16"/>
            <w:szCs w:val="16"/>
          </w:rPr>
          <w:delText>tytułu VII</w:delText>
        </w:r>
        <w:r w:rsidDel="007E7FCE">
          <w:rPr>
            <w:rStyle w:val="Hipercze"/>
            <w:rFonts w:ascii="Cambria" w:hAnsi="Cambria" w:cs="Arial"/>
            <w:sz w:val="16"/>
            <w:szCs w:val="16"/>
          </w:rPr>
          <w:fldChar w:fldCharType="end"/>
        </w:r>
        <w:r w:rsidR="00EC4C4A" w:rsidRPr="004D3989" w:rsidDel="007E7FCE">
          <w:rPr>
            <w:rFonts w:ascii="Cambria" w:hAnsi="Cambria" w:cs="Arial"/>
            <w:sz w:val="16"/>
            <w:szCs w:val="16"/>
          </w:rPr>
          <w:delText xml:space="preserve"> rozporządzenia (UE, Euratom) 2018/1046 </w:delText>
        </w:r>
        <w:r w:rsidRPr="00DE47FC" w:rsidDel="007E7FCE">
          <w:rPr>
            <w:rFonts w:ascii="Cambria" w:hAnsi="Cambria" w:cs="Arial"/>
            <w:sz w:val="16"/>
            <w:szCs w:val="16"/>
          </w:rPr>
          <w:delText>na rzecz lub z udziałem</w:delText>
        </w:r>
      </w:del>
      <w:r w:rsidRPr="00DE47FC">
        <w:rPr>
          <w:rFonts w:ascii="Cambria" w:hAnsi="Cambria" w:cs="Arial"/>
          <w:sz w:val="16"/>
          <w:szCs w:val="16"/>
        </w:rPr>
        <w:t>:</w:t>
      </w:r>
    </w:p>
    <w:p w14:paraId="5CF4F662" w14:textId="2A356361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8617C6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DE47FC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4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B9F92" w14:textId="742D41C6" w:rsidR="007F5219" w:rsidRDefault="007F5219">
    <w:pPr>
      <w:pStyle w:val="Nagwek"/>
    </w:pPr>
    <w:r w:rsidRPr="007F5219">
      <w:t xml:space="preserve">Znak </w:t>
    </w:r>
    <w:proofErr w:type="spellStart"/>
    <w:r w:rsidRPr="007F5219">
      <w:t>spr</w:t>
    </w:r>
    <w:proofErr w:type="spellEnd"/>
    <w:r w:rsidRPr="007F5219">
      <w:t>. ZG.270.1.1.2025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1221 N.Zamrzenica Alicja Kaczyńska">
    <w15:presenceInfo w15:providerId="AD" w15:userId="S-1-5-21-1258824510-3303949563-3469234235-346800"/>
  </w15:person>
  <w15:person w15:author="Michał Stec">
    <w15:presenceInfo w15:providerId="Windows Live" w15:userId="1f1b2b82347211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03F86"/>
    <w:rsid w:val="00137DE0"/>
    <w:rsid w:val="002016D4"/>
    <w:rsid w:val="002207FF"/>
    <w:rsid w:val="00307223"/>
    <w:rsid w:val="003724F0"/>
    <w:rsid w:val="004D23D6"/>
    <w:rsid w:val="004E71D6"/>
    <w:rsid w:val="005304EE"/>
    <w:rsid w:val="005D54F1"/>
    <w:rsid w:val="00650830"/>
    <w:rsid w:val="007E7FCE"/>
    <w:rsid w:val="007F5219"/>
    <w:rsid w:val="008617C6"/>
    <w:rsid w:val="008C1B49"/>
    <w:rsid w:val="009F1ADE"/>
    <w:rsid w:val="00A13059"/>
    <w:rsid w:val="00A2664D"/>
    <w:rsid w:val="00A74B33"/>
    <w:rsid w:val="00B066C9"/>
    <w:rsid w:val="00B31CDE"/>
    <w:rsid w:val="00BA0141"/>
    <w:rsid w:val="00BB6203"/>
    <w:rsid w:val="00D6040B"/>
    <w:rsid w:val="00DE47FC"/>
    <w:rsid w:val="00E87E49"/>
    <w:rsid w:val="00EC4C4A"/>
    <w:rsid w:val="00EC5247"/>
    <w:rsid w:val="00EC6DB9"/>
    <w:rsid w:val="00EF3DEC"/>
    <w:rsid w:val="00F23CEC"/>
    <w:rsid w:val="00FA2004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C4C4A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E7F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F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219"/>
  </w:style>
  <w:style w:type="paragraph" w:styleId="Stopka">
    <w:name w:val="footer"/>
    <w:basedOn w:val="Normalny"/>
    <w:link w:val="StopkaZnak"/>
    <w:uiPriority w:val="99"/>
    <w:unhideWhenUsed/>
    <w:rsid w:val="007F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JiW;"Alicja Kaczyńska"</dc:creator>
  <cp:keywords/>
  <dc:description/>
  <cp:lastModifiedBy>1221 N.Zamrzenica Alicja Kaczyńska</cp:lastModifiedBy>
  <cp:revision>2</cp:revision>
  <cp:lastPrinted>2022-10-21T12:36:00Z</cp:lastPrinted>
  <dcterms:created xsi:type="dcterms:W3CDTF">2025-07-08T13:30:00Z</dcterms:created>
  <dcterms:modified xsi:type="dcterms:W3CDTF">2025-07-08T13:30:00Z</dcterms:modified>
</cp:coreProperties>
</file>